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2B6F73" w:rsidP="00A87ECF" w:rsidRDefault="006B6EA1" w14:paraId="32252887" w14:textId="227FC283">
      <w:pPr>
        <w:spacing w:after="0" w:line="240" w:lineRule="auto"/>
        <w:jc w:val="center"/>
        <w:rPr>
          <w:rFonts w:ascii="Calibri" w:hAnsi="Calibri" w:eastAsia="標楷體"/>
          <w:b/>
          <w:sz w:val="28"/>
        </w:rPr>
      </w:pPr>
      <w:r w:rsidRPr="006B6EA1">
        <w:rPr>
          <w:rFonts w:ascii="Calibri" w:hAnsi="Calibri" w:eastAsia="標楷體"/>
          <w:b/>
          <w:sz w:val="28"/>
        </w:rPr>
        <w:t xml:space="preserve"> </w:t>
      </w:r>
      <w:r w:rsidR="002B6F73">
        <w:rPr>
          <w:rFonts w:ascii="Calibri" w:hAnsi="Calibri" w:eastAsia="標楷體"/>
          <w:b/>
          <w:sz w:val="28"/>
        </w:rPr>
        <w:t>Hong Kong Metropolitan University</w:t>
      </w:r>
    </w:p>
    <w:p w:rsidR="002B6F73" w:rsidP="00A87ECF" w:rsidRDefault="002B6F73" w14:paraId="624AE192" w14:textId="515A0338">
      <w:pPr>
        <w:spacing w:after="0" w:line="240" w:lineRule="auto"/>
        <w:jc w:val="center"/>
        <w:rPr>
          <w:rFonts w:ascii="Calibri" w:hAnsi="Calibri" w:eastAsia="標楷體"/>
          <w:b/>
          <w:sz w:val="28"/>
        </w:rPr>
      </w:pPr>
      <w:r>
        <w:rPr>
          <w:rFonts w:ascii="Calibri" w:hAnsi="Calibri" w:eastAsia="標楷體"/>
          <w:b/>
          <w:sz w:val="28"/>
        </w:rPr>
        <w:t>Jockey Club STEAM Education Resources Sharing Scheme</w:t>
      </w:r>
    </w:p>
    <w:p w:rsidR="002B6F73" w:rsidP="00A87ECF" w:rsidRDefault="002B6F73" w14:paraId="053A6A64" w14:textId="77777777">
      <w:pPr>
        <w:spacing w:after="0" w:line="240" w:lineRule="auto"/>
        <w:jc w:val="center"/>
        <w:rPr>
          <w:rFonts w:ascii="Calibri" w:hAnsi="Calibri" w:eastAsia="標楷體"/>
          <w:b/>
          <w:sz w:val="28"/>
        </w:rPr>
      </w:pPr>
    </w:p>
    <w:p w:rsidRPr="00B55B53" w:rsidR="007F6A76" w:rsidP="00A87ECF" w:rsidRDefault="001B18D3" w14:paraId="7C3BAFE0" w14:textId="2AA49178">
      <w:pPr>
        <w:spacing w:after="0" w:line="240" w:lineRule="auto"/>
        <w:jc w:val="center"/>
        <w:rPr>
          <w:rFonts w:ascii="Calibri" w:hAnsi="Calibri" w:eastAsia="標楷體"/>
          <w:b/>
          <w:sz w:val="28"/>
        </w:rPr>
      </w:pPr>
      <w:r>
        <w:rPr>
          <w:rFonts w:ascii="Calibri" w:hAnsi="Calibri" w:eastAsia="標楷體"/>
          <w:b/>
          <w:sz w:val="28"/>
        </w:rPr>
        <w:t>Is It Really Clean?</w:t>
      </w:r>
    </w:p>
    <w:p w:rsidRPr="00F263BB" w:rsidR="00B55B53" w:rsidP="00F263BB" w:rsidRDefault="00B55B53" w14:paraId="547B2523" w14:textId="5DBDE3C9">
      <w:pPr>
        <w:spacing w:after="0" w:line="240" w:lineRule="auto"/>
        <w:rPr>
          <w:rFonts w:ascii="Calibri" w:hAnsi="Calibri" w:eastAsia="標楷體"/>
          <w:b/>
          <w:sz w:val="24"/>
        </w:rPr>
      </w:pP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Pr="00173191" w:rsidR="00B55B53" w:rsidTr="00B55B53" w14:paraId="3C6C9C64" w14:textId="77777777">
        <w:tc>
          <w:tcPr>
            <w:tcW w:w="4814" w:type="dxa"/>
          </w:tcPr>
          <w:p w:rsidRPr="00173191" w:rsidR="00B55B53" w:rsidP="00BE79A2" w:rsidRDefault="00D1727D" w14:paraId="3BF90058" w14:textId="788C29AB">
            <w:pPr>
              <w:rPr>
                <w:rFonts w:eastAsia="標楷體" w:cstheme="minorHAnsi"/>
                <w:b/>
                <w:sz w:val="26"/>
                <w:szCs w:val="26"/>
                <w:lang w:val="fr-FR" w:eastAsia="zh-TW"/>
              </w:rPr>
            </w:pPr>
            <w:r>
              <w:rPr>
                <w:rFonts w:eastAsia="標楷體" w:cstheme="minorHAnsi"/>
                <w:b/>
                <w:sz w:val="26"/>
                <w:szCs w:val="26"/>
                <w:lang w:val="fr-FR"/>
              </w:rPr>
              <w:t>Name</w:t>
            </w:r>
            <w:r w:rsidRPr="00173191" w:rsidR="00B55B53">
              <w:rPr>
                <w:rFonts w:eastAsia="標楷體" w:cstheme="minorHAnsi"/>
                <w:b/>
                <w:sz w:val="26"/>
                <w:szCs w:val="26"/>
                <w:lang w:val="fr-FR"/>
              </w:rPr>
              <w:t xml:space="preserve">: </w:t>
            </w:r>
            <w:r w:rsidR="00173191">
              <w:rPr>
                <w:rFonts w:eastAsia="標楷體" w:cstheme="minorHAnsi"/>
                <w:sz w:val="26"/>
                <w:szCs w:val="26"/>
                <w:lang w:val="fr-FR"/>
              </w:rPr>
              <w:t>______________________</w:t>
            </w:r>
          </w:p>
        </w:tc>
        <w:tc>
          <w:tcPr>
            <w:tcW w:w="4814" w:type="dxa"/>
          </w:tcPr>
          <w:p w:rsidRPr="00173191" w:rsidR="00B55B53" w:rsidP="00BE79A2" w:rsidRDefault="00B55B53" w14:paraId="5A8F0982" w14:textId="1894CB12">
            <w:pPr>
              <w:rPr>
                <w:rFonts w:eastAsia="標楷體" w:cstheme="minorHAnsi"/>
                <w:sz w:val="26"/>
                <w:szCs w:val="26"/>
              </w:rPr>
            </w:pPr>
          </w:p>
        </w:tc>
      </w:tr>
    </w:tbl>
    <w:p w:rsidRPr="00173191" w:rsidR="00B55B53" w:rsidP="00BE79A2" w:rsidRDefault="00B55B53" w14:paraId="1B5DF6DF" w14:textId="48BCC6EF">
      <w:pPr>
        <w:spacing w:after="0" w:line="240" w:lineRule="auto"/>
        <w:rPr>
          <w:rFonts w:eastAsia="標楷體" w:cstheme="minorHAnsi"/>
          <w:b/>
          <w:sz w:val="12"/>
          <w:szCs w:val="12"/>
          <w:lang w:val="fr-FR"/>
        </w:rPr>
      </w:pPr>
    </w:p>
    <w:p w:rsidRPr="00FD5671" w:rsidR="00F263BB" w:rsidP="005A2003" w:rsidRDefault="002675C9" w14:paraId="6BEF298C" w14:textId="723C5F8F">
      <w:pPr>
        <w:spacing w:after="0" w:line="240" w:lineRule="auto"/>
        <w:rPr>
          <w:rFonts w:eastAsia="標楷體" w:cstheme="minorHAnsi"/>
          <w:b/>
          <w:sz w:val="26"/>
          <w:szCs w:val="26"/>
          <w:u w:val="single"/>
        </w:rPr>
      </w:pPr>
      <w:r w:rsidRPr="00FD5671">
        <w:rPr>
          <w:rFonts w:eastAsia="標楷體" w:cstheme="minorHAnsi"/>
          <w:b/>
          <w:sz w:val="26"/>
          <w:szCs w:val="26"/>
          <w:u w:val="single"/>
        </w:rPr>
        <w:t>Part I: ATP test</w:t>
      </w:r>
      <w:r w:rsidRPr="00FD5671" w:rsidR="00F263BB">
        <w:rPr>
          <w:rFonts w:eastAsia="標楷體" w:cstheme="minorHAnsi"/>
          <w:b/>
          <w:sz w:val="26"/>
          <w:szCs w:val="26"/>
          <w:u w:val="single"/>
        </w:rPr>
        <w:t>:</w:t>
      </w:r>
    </w:p>
    <w:p w:rsidRPr="00FD5671" w:rsidR="005A2003" w:rsidP="00FD5671" w:rsidRDefault="005A2003" w14:paraId="0640F768" w14:textId="0F412360">
      <w:pPr>
        <w:spacing w:after="0" w:line="240" w:lineRule="auto"/>
        <w:rPr>
          <w:rFonts w:eastAsia="標楷體" w:cstheme="minorHAnsi"/>
          <w:b/>
          <w:sz w:val="26"/>
          <w:szCs w:val="26"/>
          <w:u w:val="single"/>
        </w:rPr>
      </w:pPr>
    </w:p>
    <w:p w:rsidRPr="00FD5671" w:rsidR="008B2A38" w:rsidP="235ABAAB" w:rsidRDefault="006A600C" w14:paraId="2A526280" w14:textId="72053866">
      <w:pPr>
        <w:spacing w:after="0" w:line="240" w:lineRule="auto"/>
        <w:rPr>
          <w:rFonts w:eastAsia="標楷體" w:cs="Calibri" w:cstheme="minorAscii"/>
          <w:sz w:val="26"/>
          <w:szCs w:val="26"/>
          <w:lang w:eastAsia="zh-HK"/>
        </w:rPr>
      </w:pPr>
      <w:r w:rsidRPr="235ABAAB" w:rsidR="006A600C">
        <w:rPr>
          <w:rFonts w:eastAsia="標楷體" w:cs="Calibri" w:cstheme="minorAscii"/>
          <w:sz w:val="26"/>
          <w:szCs w:val="26"/>
        </w:rPr>
        <w:t xml:space="preserve">The target object </w:t>
      </w:r>
      <w:r w:rsidRPr="235ABAAB" w:rsidR="00E2462F">
        <w:rPr>
          <w:rFonts w:eastAsia="標楷體" w:cs="Calibri" w:cstheme="minorAscii"/>
          <w:sz w:val="26"/>
          <w:szCs w:val="26"/>
        </w:rPr>
        <w:t>wa</w:t>
      </w:r>
      <w:r w:rsidRPr="235ABAAB" w:rsidR="00E2462F">
        <w:rPr>
          <w:rFonts w:eastAsia="標楷體" w:cs="Calibri" w:cstheme="minorAscii"/>
          <w:sz w:val="26"/>
          <w:szCs w:val="26"/>
        </w:rPr>
        <w:t>s</w:t>
      </w:r>
      <w:r w:rsidRPr="235ABAAB" w:rsidR="006A600C">
        <w:rPr>
          <w:rFonts w:eastAsia="標楷體" w:cs="Calibri" w:cstheme="minorAscii"/>
          <w:sz w:val="26"/>
          <w:szCs w:val="26"/>
        </w:rPr>
        <w:t>:_________________________</w:t>
      </w:r>
      <w:r w:rsidRPr="235ABAAB" w:rsidR="00FD5671">
        <w:rPr>
          <w:rFonts w:eastAsia="標楷體" w:cs="Calibri" w:cstheme="minorAscii"/>
          <w:sz w:val="26"/>
          <w:szCs w:val="26"/>
        </w:rPr>
        <w:t>___________________________</w:t>
      </w:r>
    </w:p>
    <w:p w:rsidRPr="00FD5671" w:rsidR="00FD5671" w:rsidP="00FD5671" w:rsidRDefault="00FD5671" w14:paraId="5787E2CD" w14:textId="77777777">
      <w:pPr>
        <w:spacing w:after="0" w:line="240" w:lineRule="auto"/>
        <w:rPr>
          <w:rFonts w:eastAsia="標楷體" w:cstheme="minorHAnsi"/>
          <w:sz w:val="26"/>
          <w:szCs w:val="26"/>
          <w:lang w:eastAsia="zh-TW"/>
        </w:rPr>
      </w:pPr>
    </w:p>
    <w:p w:rsidRPr="00FD5671" w:rsidR="00B37A14" w:rsidP="00FD5671" w:rsidRDefault="006A600C" w14:paraId="03DAEB79" w14:textId="42D3EF15">
      <w:pPr>
        <w:spacing w:after="0" w:line="240" w:lineRule="auto"/>
        <w:rPr>
          <w:rFonts w:eastAsia="標楷體" w:cstheme="minorHAnsi"/>
          <w:sz w:val="26"/>
          <w:szCs w:val="26"/>
          <w:lang w:eastAsia="zh-TW"/>
        </w:rPr>
      </w:pPr>
      <w:r w:rsidRPr="00FD5671">
        <w:rPr>
          <w:rFonts w:eastAsia="標楷體" w:cstheme="minorHAnsi"/>
          <w:sz w:val="26"/>
          <w:szCs w:val="26"/>
          <w:lang w:eastAsia="zh-TW"/>
        </w:rPr>
        <w:t xml:space="preserve">Swabbed </w:t>
      </w:r>
      <w:r w:rsidRPr="00FD5671" w:rsidR="002D630D">
        <w:rPr>
          <w:rFonts w:eastAsia="標楷體" w:cstheme="minorHAnsi"/>
          <w:sz w:val="26"/>
          <w:szCs w:val="26"/>
          <w:lang w:eastAsia="zh-TW"/>
        </w:rPr>
        <w:t>a</w:t>
      </w:r>
      <w:r w:rsidRPr="00FD5671" w:rsidR="005A2003">
        <w:rPr>
          <w:rFonts w:eastAsia="標楷體" w:cstheme="minorHAnsi"/>
          <w:sz w:val="26"/>
          <w:szCs w:val="26"/>
          <w:lang w:eastAsia="zh-TW"/>
        </w:rPr>
        <w:t>rea:________cm</w:t>
      </w:r>
      <w:r w:rsidRPr="00FD5671" w:rsidR="005A2003">
        <w:rPr>
          <w:rFonts w:eastAsia="標楷體" w:cstheme="minorHAnsi"/>
          <w:sz w:val="26"/>
          <w:szCs w:val="26"/>
          <w:vertAlign w:val="superscript"/>
          <w:lang w:eastAsia="zh-TW"/>
        </w:rPr>
        <w:t>2</w:t>
      </w:r>
    </w:p>
    <w:p w:rsidRPr="00FD5671" w:rsidR="005A2003" w:rsidP="00FD5671" w:rsidRDefault="005A2003" w14:paraId="6A4EA5B9" w14:textId="4612ABCE">
      <w:pPr>
        <w:spacing w:after="0" w:line="240" w:lineRule="auto"/>
        <w:rPr>
          <w:rFonts w:eastAsia="標楷體" w:cstheme="minorHAnsi"/>
          <w:sz w:val="26"/>
          <w:szCs w:val="26"/>
          <w:lang w:eastAsia="zh-TW"/>
        </w:rPr>
      </w:pPr>
    </w:p>
    <w:p w:rsidRPr="00FD5671" w:rsidR="005A2003" w:rsidP="235ABAAB" w:rsidRDefault="005A2003" w14:paraId="5555C53E" w14:textId="42F535F4">
      <w:pPr>
        <w:spacing w:after="0" w:line="240" w:lineRule="auto"/>
        <w:rPr>
          <w:rFonts w:eastAsia="標楷體" w:cs="Calibri" w:cstheme="minorAscii"/>
          <w:sz w:val="26"/>
          <w:szCs w:val="26"/>
          <w:lang w:eastAsia="zh-TW"/>
        </w:rPr>
      </w:pPr>
      <m:oMath>
        <m:r>
          <w:rPr>
            <w:rFonts w:ascii="Cambria Math" w:hAnsi="Cambria Math" w:eastAsia="標楷體" w:cstheme="minorHAnsi"/>
            <w:sz w:val="28"/>
            <w:szCs w:val="26"/>
            <w:lang w:eastAsia="zh-TW"/>
          </w:rPr>
          <m:t>∴</m:t>
        </m:r>
      </m:oMath>
      <w:r w:rsidRPr="235ABAAB" w:rsidR="005A2003">
        <w:rPr>
          <w:rFonts w:eastAsia="標楷體" w:cs="Calibri" w:cstheme="minorAscii"/>
          <w:sz w:val="26"/>
          <w:szCs w:val="26"/>
          <w:lang w:eastAsia="zh-TW"/>
        </w:rPr>
        <w:t xml:space="preserve"> The </w:t>
      </w:r>
      <w:r w:rsidRPr="235ABAAB" w:rsidR="002D630D">
        <w:rPr>
          <w:rFonts w:eastAsia="標楷體" w:cs="Calibri" w:cstheme="minorAscii"/>
          <w:sz w:val="26"/>
          <w:szCs w:val="26"/>
          <w:lang w:eastAsia="zh-TW"/>
        </w:rPr>
        <w:t>reading</w:t>
      </w:r>
      <w:r w:rsidRPr="235ABAAB" w:rsidR="005A2003">
        <w:rPr>
          <w:rFonts w:eastAsia="標楷體" w:cs="Calibri" w:cstheme="minorAscii"/>
          <w:sz w:val="26"/>
          <w:szCs w:val="26"/>
          <w:lang w:eastAsia="zh-TW"/>
        </w:rPr>
        <w:t xml:space="preserve"> </w:t>
      </w:r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wa</w:t>
      </w:r>
      <w:ins w:author="Ronald CHOW Ka Chun" w:date="2024-01-16T16:22:00Z" w:id="3">
        <w:bookmarkStart w:name="_GoBack" w:id="4"/>
        <w:bookmarkEnd w:id="4"/>
      </w:ins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s</w:t>
      </w:r>
      <w:r w:rsidRPr="235ABAAB" w:rsidR="005A2003">
        <w:rPr>
          <w:rFonts w:eastAsia="標楷體" w:cs="Calibri" w:cstheme="minorAscii"/>
          <w:sz w:val="26"/>
          <w:szCs w:val="26"/>
          <w:lang w:eastAsia="zh-TW"/>
        </w:rPr>
        <w:t>:________________</w:t>
      </w:r>
      <w:r w:rsidRPr="235ABAAB" w:rsidR="002D630D">
        <w:rPr>
          <w:rFonts w:eastAsia="標楷體" w:cs="Calibri" w:cstheme="minorAscii"/>
          <w:sz w:val="26"/>
          <w:szCs w:val="26"/>
          <w:lang w:eastAsia="zh-TW"/>
        </w:rPr>
        <w:t>RLU</w:t>
      </w:r>
    </w:p>
    <w:p w:rsidRPr="00FD5671" w:rsidR="008D4E39" w:rsidP="005A2003" w:rsidRDefault="008D4E39" w14:paraId="7AE6620F" w14:textId="4F9C5893">
      <w:pPr>
        <w:spacing w:after="0" w:line="240" w:lineRule="auto"/>
        <w:rPr>
          <w:rFonts w:eastAsia="標楷體" w:cstheme="minorHAnsi"/>
          <w:sz w:val="26"/>
          <w:szCs w:val="26"/>
          <w:lang w:eastAsia="zh-TW"/>
        </w:rPr>
      </w:pPr>
    </w:p>
    <w:p w:rsidRPr="00FD5671" w:rsidR="002D630D" w:rsidP="002D630D" w:rsidRDefault="002D630D" w14:paraId="1E2B6092" w14:textId="75E6A967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eastAsia="標楷體" w:cstheme="minorHAnsi"/>
          <w:sz w:val="26"/>
          <w:szCs w:val="26"/>
        </w:rPr>
      </w:pPr>
      <w:r w:rsidRPr="00FD5671">
        <w:rPr>
          <w:rFonts w:eastAsia="標楷體" w:cstheme="minorHAnsi"/>
          <w:sz w:val="26"/>
          <w:szCs w:val="26"/>
        </w:rPr>
        <w:t>Gather the results from the other groups and rank the cleanliness of the selected targets:</w:t>
      </w:r>
    </w:p>
    <w:p w:rsidRPr="00FD5671" w:rsidR="00B37A14" w:rsidP="00B12329" w:rsidRDefault="006B6EA1" w14:paraId="5151CC38" w14:textId="2CFDD43F">
      <w:pPr>
        <w:spacing w:after="0" w:line="240" w:lineRule="auto"/>
        <w:rPr>
          <w:rFonts w:eastAsia="標楷體" w:cstheme="minorHAnsi"/>
          <w:sz w:val="26"/>
          <w:szCs w:val="26"/>
          <w:lang w:eastAsia="zh-TW"/>
        </w:rPr>
      </w:pPr>
      <w:r w:rsidRPr="00FD5671">
        <w:rPr>
          <w:rFonts w:ascii="Calibri" w:hAnsi="Calibri" w:eastAsia="標楷體"/>
          <w:b/>
          <w:noProof/>
          <w:sz w:val="26"/>
          <w:szCs w:val="26"/>
          <w:lang w:eastAsia="zh-TW"/>
        </w:rPr>
        <w:drawing>
          <wp:anchor distT="0" distB="0" distL="114300" distR="114300" simplePos="0" relativeHeight="251658240" behindDoc="0" locked="0" layoutInCell="1" allowOverlap="1" wp14:anchorId="70D1E54F" wp14:editId="6DD1E8B6">
            <wp:simplePos x="0" y="0"/>
            <wp:positionH relativeFrom="margin">
              <wp:posOffset>4386580</wp:posOffset>
            </wp:positionH>
            <wp:positionV relativeFrom="paragraph">
              <wp:posOffset>161925</wp:posOffset>
            </wp:positionV>
            <wp:extent cx="1892938" cy="1419704"/>
            <wp:effectExtent l="8255" t="0" r="1270" b="1270"/>
            <wp:wrapNone/>
            <wp:docPr id="16" name="Picture 3" descr="17d70152a63140aa7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 descr="17d70152a63140aa725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92938" cy="14197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FD5671" w:rsidR="005A2003" w:rsidP="005A2003" w:rsidRDefault="005A2003" w14:paraId="0140527E" w14:textId="171AEAC2">
      <w:pPr>
        <w:pStyle w:val="a3"/>
        <w:spacing w:after="0" w:line="240" w:lineRule="auto"/>
        <w:rPr>
          <w:rFonts w:eastAsia="標楷體" w:cstheme="minorHAnsi"/>
          <w:sz w:val="26"/>
          <w:szCs w:val="26"/>
          <w:lang w:eastAsia="zh-TW"/>
        </w:rPr>
      </w:pPr>
    </w:p>
    <w:p w:rsidRPr="00FD5671" w:rsidR="00B12329" w:rsidP="00BE79A2" w:rsidRDefault="00B12329" w14:paraId="5054B168" w14:textId="7EC2D649">
      <w:pPr>
        <w:spacing w:after="0" w:line="240" w:lineRule="auto"/>
        <w:rPr>
          <w:rFonts w:eastAsia="標楷體" w:cstheme="minorHAnsi"/>
          <w:b/>
          <w:sz w:val="26"/>
          <w:szCs w:val="26"/>
        </w:rPr>
      </w:pPr>
    </w:p>
    <w:p w:rsidRPr="00FD5671" w:rsidR="001F21A0" w:rsidP="00BE79A2" w:rsidRDefault="001F21A0" w14:paraId="6171EFCF" w14:textId="6CDED4AB">
      <w:pPr>
        <w:spacing w:after="0" w:line="240" w:lineRule="auto"/>
        <w:rPr>
          <w:rFonts w:eastAsia="標楷體" w:cstheme="minorHAnsi"/>
          <w:b/>
          <w:sz w:val="26"/>
          <w:szCs w:val="26"/>
        </w:rPr>
      </w:pPr>
    </w:p>
    <w:p w:rsidRPr="00FD5671" w:rsidR="001F21A0" w:rsidP="00BE79A2" w:rsidRDefault="001F21A0" w14:paraId="6DBAFE68" w14:textId="39BECB80">
      <w:pPr>
        <w:spacing w:after="0" w:line="240" w:lineRule="auto"/>
        <w:rPr>
          <w:rFonts w:eastAsia="標楷體" w:cstheme="minorHAnsi"/>
          <w:b/>
          <w:sz w:val="26"/>
          <w:szCs w:val="26"/>
        </w:rPr>
      </w:pPr>
    </w:p>
    <w:p w:rsidRPr="00FD5671" w:rsidR="001F21A0" w:rsidP="00BE79A2" w:rsidRDefault="001F21A0" w14:paraId="6791C0BE" w14:textId="5D9C31A8">
      <w:pPr>
        <w:spacing w:after="0" w:line="240" w:lineRule="auto"/>
        <w:rPr>
          <w:rFonts w:eastAsia="標楷體" w:cstheme="minorHAnsi"/>
          <w:b/>
          <w:sz w:val="26"/>
          <w:szCs w:val="26"/>
        </w:rPr>
      </w:pPr>
    </w:p>
    <w:p w:rsidRPr="00FD5671" w:rsidR="001F21A0" w:rsidP="00BE79A2" w:rsidRDefault="001F21A0" w14:paraId="4C29E4CE" w14:textId="7E3B8674">
      <w:pPr>
        <w:spacing w:after="0" w:line="240" w:lineRule="auto"/>
        <w:rPr>
          <w:rFonts w:eastAsia="標楷體" w:cstheme="minorHAnsi"/>
          <w:b/>
          <w:sz w:val="26"/>
          <w:szCs w:val="26"/>
        </w:rPr>
      </w:pPr>
    </w:p>
    <w:p w:rsidR="00B12329" w:rsidP="00BE79A2" w:rsidRDefault="00B12329" w14:paraId="56FEFBD6" w14:textId="1F0FEB12">
      <w:pPr>
        <w:spacing w:after="0" w:line="240" w:lineRule="auto"/>
        <w:rPr>
          <w:rFonts w:eastAsia="標楷體" w:cstheme="minorHAnsi"/>
          <w:b/>
          <w:sz w:val="26"/>
          <w:szCs w:val="26"/>
        </w:rPr>
      </w:pPr>
    </w:p>
    <w:p w:rsidRPr="00FD5671" w:rsidR="00FD5671" w:rsidP="00BE79A2" w:rsidRDefault="00FD5671" w14:paraId="40B9C491" w14:textId="77777777">
      <w:pPr>
        <w:spacing w:after="0" w:line="240" w:lineRule="auto"/>
        <w:rPr>
          <w:rFonts w:eastAsia="標楷體" w:cstheme="minorHAnsi"/>
          <w:b/>
          <w:sz w:val="26"/>
          <w:szCs w:val="26"/>
        </w:rPr>
      </w:pPr>
    </w:p>
    <w:p w:rsidRPr="00FD5671" w:rsidR="00B12329" w:rsidP="00BE79A2" w:rsidRDefault="00B12329" w14:paraId="46D4D7E5" w14:textId="7F6C5583">
      <w:pPr>
        <w:spacing w:after="0" w:line="240" w:lineRule="auto"/>
        <w:rPr>
          <w:rFonts w:eastAsia="標楷體" w:cstheme="minorHAnsi"/>
          <w:b/>
          <w:sz w:val="26"/>
          <w:szCs w:val="26"/>
        </w:rPr>
      </w:pPr>
    </w:p>
    <w:p w:rsidRPr="00FD5671" w:rsidR="00384FED" w:rsidP="00BE79A2" w:rsidRDefault="002675C9" w14:paraId="55635123" w14:textId="504593E9">
      <w:pPr>
        <w:spacing w:after="0" w:line="240" w:lineRule="auto"/>
        <w:rPr>
          <w:rFonts w:eastAsia="標楷體" w:cstheme="minorHAnsi"/>
          <w:b/>
          <w:sz w:val="26"/>
          <w:szCs w:val="26"/>
          <w:u w:val="single"/>
        </w:rPr>
      </w:pPr>
      <w:r w:rsidRPr="00FD5671">
        <w:rPr>
          <w:rFonts w:eastAsia="標楷體" w:cstheme="minorHAnsi"/>
          <w:b/>
          <w:sz w:val="26"/>
          <w:szCs w:val="26"/>
          <w:u w:val="single"/>
        </w:rPr>
        <w:t>Part II: Spread plate method and c</w:t>
      </w:r>
      <w:r w:rsidRPr="00FD5671" w:rsidR="008D4E39">
        <w:rPr>
          <w:rFonts w:eastAsia="標楷體" w:cstheme="minorHAnsi"/>
          <w:b/>
          <w:sz w:val="26"/>
          <w:szCs w:val="26"/>
          <w:u w:val="single"/>
        </w:rPr>
        <w:t>alculation:</w:t>
      </w:r>
    </w:p>
    <w:p w:rsidRPr="00FD5671" w:rsidR="002675C9" w:rsidP="00FD5671" w:rsidRDefault="002675C9" w14:paraId="0059B2E9" w14:textId="7CE39260">
      <w:pPr>
        <w:spacing w:after="0" w:line="240" w:lineRule="auto"/>
        <w:rPr>
          <w:rFonts w:eastAsia="標楷體" w:cstheme="minorHAnsi"/>
          <w:b/>
          <w:sz w:val="26"/>
          <w:szCs w:val="26"/>
          <w:u w:val="single"/>
          <w:lang w:eastAsia="zh-TW"/>
        </w:rPr>
      </w:pPr>
    </w:p>
    <w:p w:rsidRPr="00FD5671" w:rsidR="00FD5671" w:rsidP="235ABAAB" w:rsidRDefault="00FD5671" w14:paraId="11877EA2" w14:textId="4100DE6B">
      <w:pPr>
        <w:spacing w:after="0" w:line="240" w:lineRule="auto"/>
        <w:rPr>
          <w:rFonts w:eastAsia="標楷體" w:cs="Calibri" w:cstheme="minorAscii"/>
          <w:sz w:val="26"/>
          <w:szCs w:val="26"/>
          <w:lang w:eastAsia="zh-HK"/>
        </w:rPr>
      </w:pPr>
      <w:r w:rsidRPr="235ABAAB" w:rsidR="00FD5671">
        <w:rPr>
          <w:rFonts w:eastAsia="標楷體" w:cs="Calibri" w:cstheme="minorAscii"/>
          <w:sz w:val="26"/>
          <w:szCs w:val="26"/>
        </w:rPr>
        <w:t xml:space="preserve">The target object </w:t>
      </w:r>
      <w:r w:rsidRPr="235ABAAB" w:rsidR="00E2462F">
        <w:rPr>
          <w:rFonts w:eastAsia="標楷體" w:cs="Calibri" w:cstheme="minorAscii"/>
          <w:sz w:val="26"/>
          <w:szCs w:val="26"/>
        </w:rPr>
        <w:t>wa</w:t>
      </w:r>
      <w:r w:rsidRPr="235ABAAB" w:rsidR="00E2462F">
        <w:rPr>
          <w:rFonts w:eastAsia="標楷體" w:cs="Calibri" w:cstheme="minorAscii"/>
          <w:sz w:val="26"/>
          <w:szCs w:val="26"/>
        </w:rPr>
        <w:t>s</w:t>
      </w:r>
      <w:r w:rsidRPr="235ABAAB" w:rsidR="00FD5671">
        <w:rPr>
          <w:rFonts w:eastAsia="標楷體" w:cs="Calibri" w:cstheme="minorAscii"/>
          <w:sz w:val="26"/>
          <w:szCs w:val="26"/>
        </w:rPr>
        <w:t>:____________________________________________________</w:t>
      </w:r>
    </w:p>
    <w:p w:rsidRPr="00FD5671" w:rsidR="00FD5671" w:rsidP="00FD5671" w:rsidRDefault="00FD5671" w14:paraId="5B1BB7A2" w14:textId="77777777">
      <w:pPr>
        <w:spacing w:after="0" w:line="240" w:lineRule="auto"/>
        <w:rPr>
          <w:rFonts w:eastAsia="標楷體" w:cstheme="minorHAnsi"/>
          <w:sz w:val="26"/>
          <w:szCs w:val="26"/>
          <w:lang w:eastAsia="zh-TW"/>
        </w:rPr>
      </w:pPr>
    </w:p>
    <w:p w:rsidRPr="00FD5671" w:rsidR="00F550C9" w:rsidP="235ABAAB" w:rsidRDefault="00F550C9" w14:paraId="51CC84E1" w14:textId="52255D24">
      <w:pPr>
        <w:spacing w:after="0" w:line="240" w:lineRule="auto"/>
        <w:rPr>
          <w:rFonts w:eastAsia="標楷體" w:cs="Calibri" w:cstheme="minorAscii"/>
          <w:sz w:val="26"/>
          <w:szCs w:val="26"/>
          <w:lang w:eastAsia="zh-TW"/>
        </w:rPr>
      </w:pPr>
      <w:r w:rsidRPr="235ABAAB" w:rsidR="00F550C9">
        <w:rPr>
          <w:rFonts w:eastAsia="標楷體" w:cs="Calibri" w:cstheme="minorAscii"/>
          <w:sz w:val="26"/>
          <w:szCs w:val="26"/>
          <w:lang w:eastAsia="zh-TW"/>
        </w:rPr>
        <w:t xml:space="preserve">Swabbed area:        </w:t>
      </w:r>
      <w:sdt>
        <w:sdtPr>
          <w:id w:val="109552973"/>
          <w14:checkbox>
            <w14:checked w14:val="0"/>
            <w14:checkedState w14:val="2612" w14:font="MS Gothic"/>
            <w14:uncheckedState w14:val="2610" w14:font="MS Gothic"/>
          </w14:checkbox>
          <w:rPr>
            <w:rFonts w:eastAsia="標楷體" w:cs="Calibri" w:cstheme="minorAscii"/>
            <w:sz w:val="26"/>
            <w:szCs w:val="26"/>
            <w:lang w:eastAsia="zh-TW"/>
          </w:rPr>
        </w:sdtPr>
        <w:sdtContent>
          <w:r w:rsidRPr="235ABAAB" w:rsidR="00F550C9">
            <w:rPr>
              <w:rFonts w:ascii="MS Gothic" w:hAnsi="MS Gothic" w:eastAsia="MS Gothic" w:cs="Calibri" w:cstheme="minorAscii"/>
              <w:sz w:val="26"/>
              <w:szCs w:val="26"/>
              <w:lang w:eastAsia="zh-TW"/>
            </w:rPr>
            <w:t>☐</w:t>
          </w:r>
        </w:sdtContent>
        <w:sdtEndPr>
          <w:rPr>
            <w:rFonts w:eastAsia="標楷體" w:cs="Calibri" w:cstheme="minorAscii"/>
            <w:sz w:val="26"/>
            <w:szCs w:val="26"/>
            <w:lang w:eastAsia="zh-TW"/>
          </w:rPr>
        </w:sdtEndPr>
      </w:sdt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 xml:space="preserve">the </w:t>
      </w:r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w</w:t>
      </w:r>
      <w:r w:rsidRPr="235ABAAB" w:rsidR="00F550C9">
        <w:rPr>
          <w:rFonts w:eastAsia="標楷體" w:cs="Calibri" w:cstheme="minorAscii"/>
          <w:sz w:val="26"/>
          <w:szCs w:val="26"/>
          <w:lang w:eastAsia="zh-TW"/>
        </w:rPr>
        <w:t xml:space="preserve">hole target                       </w:t>
      </w:r>
      <w:sdt>
        <w:sdtPr>
          <w:id w:val="-418253490"/>
          <w14:checkbox>
            <w14:checked w14:val="0"/>
            <w14:checkedState w14:val="2612" w14:font="MS Gothic"/>
            <w14:uncheckedState w14:val="2610" w14:font="MS Gothic"/>
          </w14:checkbox>
          <w:rPr>
            <w:rFonts w:eastAsia="標楷體" w:cs="Calibri" w:cstheme="minorAscii"/>
            <w:sz w:val="26"/>
            <w:szCs w:val="26"/>
            <w:lang w:eastAsia="zh-TW"/>
          </w:rPr>
        </w:sdtPr>
        <w:sdtContent>
          <w:r w:rsidRPr="235ABAAB" w:rsidR="00F550C9">
            <w:rPr>
              <w:rFonts w:ascii="MS Gothic" w:hAnsi="MS Gothic" w:eastAsia="MS Gothic" w:cs="Calibri" w:cstheme="minorAscii"/>
              <w:sz w:val="26"/>
              <w:szCs w:val="26"/>
              <w:lang w:eastAsia="zh-TW"/>
            </w:rPr>
            <w:t>☐</w:t>
          </w:r>
        </w:sdtContent>
        <w:sdtEndPr>
          <w:rPr>
            <w:rFonts w:eastAsia="標楷體" w:cs="Calibri" w:cstheme="minorAscii"/>
            <w:sz w:val="26"/>
            <w:szCs w:val="26"/>
            <w:lang w:eastAsia="zh-TW"/>
          </w:rPr>
        </w:sdtEndPr>
      </w:sdt>
      <w:r w:rsidRPr="235ABAAB" w:rsidR="00F550C9">
        <w:rPr>
          <w:rFonts w:eastAsia="標楷體" w:cs="Calibri" w:cstheme="minorAscii"/>
          <w:sz w:val="26"/>
          <w:szCs w:val="26"/>
          <w:lang w:eastAsia="zh-TW"/>
        </w:rPr>
        <w:t xml:space="preserve"> </w:t>
      </w:r>
      <w:r w:rsidRPr="235ABAAB" w:rsidR="00F550C9">
        <w:rPr>
          <w:rFonts w:eastAsia="標楷體" w:cs="Calibri" w:cstheme="minorAscii"/>
          <w:sz w:val="26"/>
          <w:szCs w:val="26"/>
          <w:lang w:eastAsia="zh-TW"/>
        </w:rPr>
        <w:t>Area:_</w:t>
      </w:r>
      <w:r w:rsidRPr="235ABAAB" w:rsidR="00F550C9">
        <w:rPr>
          <w:rFonts w:eastAsia="標楷體" w:cs="Calibri" w:cstheme="minorAscii"/>
          <w:sz w:val="26"/>
          <w:szCs w:val="26"/>
          <w:lang w:eastAsia="zh-TW"/>
        </w:rPr>
        <w:t>_______</w:t>
      </w:r>
      <w:r w:rsidRPr="235ABAAB" w:rsidR="00F550C9">
        <w:rPr>
          <w:rFonts w:eastAsia="標楷體" w:cs="Calibri" w:cstheme="minorAscii"/>
          <w:sz w:val="26"/>
          <w:szCs w:val="26"/>
          <w:lang w:eastAsia="zh-TW"/>
        </w:rPr>
        <w:t>cm</w:t>
      </w:r>
      <w:r w:rsidRPr="235ABAAB" w:rsidR="00F550C9">
        <w:rPr>
          <w:rFonts w:eastAsia="標楷體" w:cs="Calibri" w:cstheme="minorAscii"/>
          <w:sz w:val="26"/>
          <w:szCs w:val="26"/>
          <w:vertAlign w:val="superscript"/>
          <w:lang w:eastAsia="zh-TW"/>
        </w:rPr>
        <w:t>2</w:t>
      </w:r>
    </w:p>
    <w:p w:rsidRPr="00FD5671" w:rsidR="00AF5958" w:rsidP="00FD5671" w:rsidRDefault="00AF5958" w14:paraId="6877DD85" w14:textId="7556C58B">
      <w:pPr>
        <w:spacing w:after="0" w:line="240" w:lineRule="auto"/>
        <w:rPr>
          <w:rFonts w:eastAsia="標楷體" w:cstheme="minorHAnsi"/>
          <w:b/>
          <w:sz w:val="26"/>
          <w:szCs w:val="26"/>
          <w:u w:val="single"/>
          <w:lang w:eastAsia="zh-TW"/>
        </w:rPr>
      </w:pPr>
    </w:p>
    <w:p w:rsidRPr="00FD5671" w:rsidR="00870F90" w:rsidP="235ABAAB" w:rsidRDefault="00774127" w14:paraId="26648265" w14:textId="2E605EE3" w14:noSpellErr="1">
      <w:pPr>
        <w:pStyle w:val="a3"/>
        <w:numPr>
          <w:ilvl w:val="0"/>
          <w:numId w:val="6"/>
        </w:numPr>
        <w:spacing w:after="0" w:line="240" w:lineRule="auto"/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</w:pPr>
      <w:r w:rsidRPr="235ABAAB" w:rsidR="00774127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T</w:t>
      </w:r>
      <w:r w:rsidRPr="235ABAAB" w:rsidR="00C87322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he </w:t>
      </w:r>
      <w:r w:rsidRPr="235ABAAB" w:rsidR="00774127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swabbed area of the </w:t>
      </w:r>
      <w:r w:rsidRPr="235ABAAB" w:rsidR="00C87322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target </w:t>
      </w:r>
      <w:r w:rsidRPr="235ABAAB" w:rsidR="006B6EA1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(</w:t>
      </w:r>
      <w:r w:rsidRPr="235ABAAB" w:rsidR="006B6EA1">
        <w:rPr>
          <w:rFonts w:cs="Calibri" w:cstheme="minorAscii"/>
          <w:b w:val="1"/>
          <w:bCs w:val="1"/>
          <w:sz w:val="26"/>
          <w:szCs w:val="26"/>
        </w:rPr>
        <w:t>Total:</w:t>
      </w:r>
      <w:r w:rsidRPr="235ABAAB" w:rsidR="007C2D4F">
        <w:rPr>
          <w:rFonts w:cs="Calibri" w:cstheme="minorAscii"/>
          <w:b w:val="1"/>
          <w:bCs w:val="1"/>
          <w:sz w:val="26"/>
          <w:szCs w:val="26"/>
        </w:rPr>
        <w:t xml:space="preserve"> </w:t>
      </w:r>
      <w:r w:rsidRPr="235ABAAB" w:rsidR="007C2D4F">
        <w:rPr>
          <w:rFonts w:eastAsia="新細明體" w:cs="Times New Roman"/>
          <w:b w:val="1"/>
          <w:bCs w:val="1"/>
          <w:sz w:val="26"/>
          <w:szCs w:val="26"/>
          <w:lang w:eastAsia="zh-TW"/>
        </w:rPr>
        <w:t xml:space="preserve">120 </w:t>
      </w:r>
      <w:r w:rsidRPr="235ABAAB" w:rsidR="007C2D4F">
        <w:rPr>
          <w:rFonts w:cs="Times New Roman"/>
          <w:b w:val="1"/>
          <w:bCs w:val="1"/>
          <w:sz w:val="26"/>
          <w:szCs w:val="26"/>
        </w:rPr>
        <w:t>cm</w:t>
      </w:r>
      <w:r w:rsidRPr="235ABAAB" w:rsidR="007C2D4F">
        <w:rPr>
          <w:rFonts w:cs="Times New Roman"/>
          <w:b w:val="1"/>
          <w:bCs w:val="1"/>
          <w:sz w:val="26"/>
          <w:szCs w:val="26"/>
          <w:vertAlign w:val="superscript"/>
        </w:rPr>
        <w:t>2</w:t>
      </w:r>
      <w:r w:rsidRPr="235ABAAB" w:rsidR="007C2D4F">
        <w:rPr>
          <w:rFonts w:cs="Times New Roman"/>
          <w:b w:val="1"/>
          <w:bCs w:val="1"/>
          <w:sz w:val="26"/>
          <w:szCs w:val="26"/>
        </w:rPr>
        <w:t>)</w:t>
      </w:r>
      <w:r w:rsidRPr="235ABAAB" w:rsidR="006B6EA1">
        <w:rPr>
          <w:rFonts w:cs="Calibri" w:cstheme="minorAscii"/>
          <w:b w:val="1"/>
          <w:bCs w:val="1"/>
          <w:sz w:val="26"/>
          <w:szCs w:val="26"/>
        </w:rPr>
        <w:t xml:space="preserve"> </w:t>
      </w:r>
      <w:r w:rsidRPr="235ABAAB" w:rsidR="00C87322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was </w:t>
      </w:r>
      <w:r w:rsidRPr="235ABAAB" w:rsidR="00774127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10 cm</w:t>
      </w:r>
      <w:r w:rsidRPr="235ABAAB" w:rsidR="00774127">
        <w:rPr>
          <w:rFonts w:eastAsia="新細明體" w:cs="Calibri" w:cstheme="minorAscii"/>
          <w:b w:val="1"/>
          <w:bCs w:val="1"/>
          <w:sz w:val="26"/>
          <w:szCs w:val="26"/>
          <w:vertAlign w:val="superscript"/>
          <w:lang w:eastAsia="zh-TW"/>
        </w:rPr>
        <w:t>2</w:t>
      </w:r>
      <w:r w:rsidRPr="235ABAAB" w:rsidR="00C87322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 </w:t>
      </w:r>
      <w:r w:rsidRPr="235ABAAB" w:rsidR="00870F90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with no serial dilution</w:t>
      </w:r>
      <w:r w:rsidRPr="235ABAAB" w:rsidR="00E2462F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.</w:t>
      </w:r>
    </w:p>
    <w:p w:rsidRPr="00FD5671" w:rsidR="00870F90" w:rsidP="235ABAAB" w:rsidRDefault="00870F90" w14:paraId="78EB2DC3" w14:textId="6A520143">
      <w:pPr>
        <w:pStyle w:val="a3"/>
        <w:numPr>
          <w:ilvl w:val="1"/>
          <w:numId w:val="6"/>
        </w:numPr>
        <w:spacing w:after="0" w:line="240" w:lineRule="auto"/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</w:pPr>
      <w:r w:rsidRPr="235ABAAB" w:rsidR="00870F90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Given </w:t>
      </w:r>
      <w:r w:rsidRPr="235ABAAB" w:rsidR="00870F90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the result of </w:t>
      </w:r>
      <w:r w:rsidRPr="235ABAAB" w:rsidR="002C65A0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the </w:t>
      </w:r>
      <w:r w:rsidRPr="235ABAAB" w:rsidR="00870F90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spread plate method: 44 colonies found</w:t>
      </w:r>
    </w:p>
    <w:p w:rsidRPr="00FD5671" w:rsidR="00870F90" w:rsidP="00FD5671" w:rsidRDefault="00870F90" w14:paraId="71478035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5F0E6085" w14:textId="5160BA7C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06DF11D3" w14:textId="36BB78E9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511A5165" w14:textId="79B165DB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259D7E6B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4599C47A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37136752" w14:textId="674F263E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627AF402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7E6F76F2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="00FD5671" w:rsidP="235ABAAB" w:rsidRDefault="00870F90" w14:paraId="717E8DB9" w14:textId="0486C095">
      <w:pPr>
        <w:spacing w:after="0" w:line="240" w:lineRule="auto"/>
        <w:ind w:firstLine="567"/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</w:pPr>
      <m:oMath>
        <m:r>
          <w:rPr>
            <w:rFonts w:ascii="Cambria Math" w:hAnsi="Cambria Math" w:eastAsia="標楷體" w:cstheme="minorHAnsi"/>
            <w:sz w:val="28"/>
            <w:szCs w:val="26"/>
            <w:lang w:eastAsia="zh-TW"/>
          </w:rPr>
          <m:t>∴</m:t>
        </m:r>
      </m:oMath>
      <w:r w:rsidRPr="235ABAAB" w:rsidR="00870F90">
        <w:rPr>
          <w:rFonts w:eastAsia="標楷體" w:cs="Calibri" w:cstheme="minorAscii"/>
          <w:sz w:val="26"/>
          <w:szCs w:val="26"/>
          <w:lang w:eastAsia="zh-TW"/>
        </w:rPr>
        <w:t xml:space="preserve"> The number of microbial cells </w:t>
      </w:r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wa</w:t>
      </w:r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s</w:t>
      </w:r>
      <w:r w:rsidRPr="235ABAAB" w:rsidR="00870F90">
        <w:rPr>
          <w:rFonts w:eastAsia="標楷體" w:cs="Calibri" w:cstheme="minorAscii"/>
          <w:sz w:val="26"/>
          <w:szCs w:val="26"/>
          <w:lang w:eastAsia="zh-TW"/>
        </w:rPr>
        <w:t>:________________</w:t>
      </w:r>
      <w:r w:rsidRPr="235ABAAB" w:rsidR="00870F90">
        <w:rPr>
          <w:rFonts w:eastAsia="標楷體" w:cs="Calibri" w:cstheme="minorAscii"/>
          <w:sz w:val="26"/>
          <w:szCs w:val="26"/>
          <w:lang w:eastAsia="zh-TW"/>
        </w:rPr>
        <w:t>CFU</w:t>
      </w:r>
      <w:r w:rsidRPr="235ABAAB" w:rsidR="00FD5671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br w:type="page"/>
      </w:r>
    </w:p>
    <w:p w:rsidRPr="00FD5671" w:rsidR="0021522B" w:rsidP="235ABAAB" w:rsidRDefault="00E2462F" w14:paraId="64781CA3" w14:textId="447B4857">
      <w:pPr>
        <w:pStyle w:val="a3"/>
        <w:numPr>
          <w:ilvl w:val="0"/>
          <w:numId w:val="6"/>
        </w:numPr>
        <w:spacing w:after="0" w:line="240" w:lineRule="auto"/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</w:pPr>
      <w:r w:rsidRPr="235ABAAB" w:rsidR="00E2462F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The </w:t>
      </w:r>
      <w:r w:rsidRPr="235ABAAB" w:rsidR="00E2462F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w</w:t>
      </w: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hole target </w:t>
      </w:r>
      <w:r w:rsidRPr="235ABAAB" w:rsidR="00E2462F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was </w:t>
      </w: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swabbed with 2 times serial dilution</w:t>
      </w:r>
      <w:r w:rsidRPr="235ABAAB" w:rsidR="00E2462F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.</w:t>
      </w:r>
    </w:p>
    <w:p w:rsidRPr="00FD5671" w:rsidR="0021522B" w:rsidP="235ABAAB" w:rsidRDefault="0021522B" w14:paraId="1BEDFEE1" w14:textId="2DC31AE3">
      <w:pPr>
        <w:pStyle w:val="a3"/>
        <w:numPr>
          <w:ilvl w:val="1"/>
          <w:numId w:val="6"/>
        </w:numPr>
        <w:spacing w:after="0" w:line="240" w:lineRule="auto"/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</w:pP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Given </w:t>
      </w: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the result of </w:t>
      </w:r>
      <w:r w:rsidRPr="235ABAAB" w:rsidR="002C65A0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the </w:t>
      </w: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spread plate method: 44 colonies found</w:t>
      </w:r>
    </w:p>
    <w:p w:rsidRPr="00FD5671" w:rsidR="0021522B" w:rsidP="00FD5671" w:rsidRDefault="0021522B" w14:paraId="46E7B93B" w14:textId="79FCAFB5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00FD5671" w:rsidRDefault="0021522B" w14:paraId="6DEDBF2B" w14:textId="54CBBDBF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00FD5671" w:rsidRDefault="0021522B" w14:paraId="273B1C3C" w14:textId="21B6E71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00FD5671" w:rsidRDefault="0021522B" w14:paraId="00CC272A" w14:textId="46F0D85E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20A96584" w14:textId="1DA84ADA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5C4C5520" w14:textId="1407F886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10D5D85E" w14:textId="76DA3DA6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2D7C0FA7" w14:textId="0B71475F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13CBC8DA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1165861A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372C6877" w14:textId="3DB0768C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35C0A01E" w14:textId="39CB6EC6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4C656D88" w14:textId="6A27DECF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169B9454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45A5BA99" w14:textId="01F4517C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14E6A39E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4EDD3C12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BB406F" w:rsidP="00FD5671" w:rsidRDefault="00BB406F" w14:paraId="0ABC2C8A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235ABAAB" w:rsidRDefault="0021522B" w14:paraId="17C7AFB4" w14:textId="242834A3">
      <w:pPr>
        <w:spacing w:after="0" w:line="240" w:lineRule="auto"/>
        <w:ind w:firstLine="567"/>
        <w:rPr>
          <w:rFonts w:eastAsia="標楷體" w:cs="Calibri" w:cstheme="minorAscii"/>
          <w:sz w:val="26"/>
          <w:szCs w:val="26"/>
          <w:lang w:eastAsia="zh-TW"/>
        </w:rPr>
      </w:pPr>
      <m:oMath>
        <m:r>
          <w:rPr>
            <w:rFonts w:ascii="Cambria Math" w:hAnsi="Cambria Math" w:eastAsia="標楷體" w:cstheme="minorHAnsi"/>
            <w:sz w:val="28"/>
            <w:szCs w:val="26"/>
            <w:lang w:eastAsia="zh-TW"/>
          </w:rPr>
          <m:t>∴</m:t>
        </m:r>
      </m:oMath>
      <w:r w:rsidRPr="235ABAAB" w:rsidR="0021522B">
        <w:rPr>
          <w:rFonts w:eastAsia="標楷體" w:cs="Calibri" w:cstheme="minorAscii"/>
          <w:sz w:val="26"/>
          <w:szCs w:val="26"/>
          <w:lang w:eastAsia="zh-TW"/>
        </w:rPr>
        <w:t xml:space="preserve"> The number of microbial cells </w:t>
      </w:r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wa</w:t>
      </w:r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s</w:t>
      </w:r>
      <w:r w:rsidRPr="235ABAAB" w:rsidR="0021522B">
        <w:rPr>
          <w:rFonts w:eastAsia="標楷體" w:cs="Calibri" w:cstheme="minorAscii"/>
          <w:sz w:val="26"/>
          <w:szCs w:val="26"/>
          <w:lang w:eastAsia="zh-TW"/>
        </w:rPr>
        <w:t>:________________</w:t>
      </w:r>
      <w:r w:rsidRPr="235ABAAB" w:rsidR="0021522B">
        <w:rPr>
          <w:rFonts w:eastAsia="標楷體" w:cs="Calibri" w:cstheme="minorAscii"/>
          <w:sz w:val="26"/>
          <w:szCs w:val="26"/>
          <w:lang w:eastAsia="zh-TW"/>
        </w:rPr>
        <w:t>CFU</w:t>
      </w:r>
    </w:p>
    <w:p w:rsidR="00FD5671" w:rsidP="00FD5671" w:rsidRDefault="00FD5671" w14:paraId="416553DD" w14:textId="31B6BCE7">
      <w:pPr>
        <w:spacing w:after="0" w:line="240" w:lineRule="auto"/>
        <w:ind w:firstLine="567"/>
        <w:rPr>
          <w:rFonts w:eastAsia="標楷體" w:cstheme="minorHAnsi"/>
          <w:sz w:val="26"/>
          <w:szCs w:val="26"/>
          <w:lang w:eastAsia="zh-TW"/>
        </w:rPr>
      </w:pPr>
    </w:p>
    <w:p w:rsidRPr="00FD5671" w:rsidR="00FD5671" w:rsidP="00FD5671" w:rsidRDefault="00FD5671" w14:paraId="4A79B5AC" w14:textId="77777777">
      <w:pPr>
        <w:spacing w:after="0" w:line="240" w:lineRule="auto"/>
        <w:ind w:firstLine="567"/>
        <w:rPr>
          <w:rFonts w:eastAsia="標楷體" w:cstheme="minorHAnsi"/>
          <w:sz w:val="26"/>
          <w:szCs w:val="26"/>
          <w:lang w:eastAsia="zh-TW"/>
        </w:rPr>
      </w:pPr>
    </w:p>
    <w:p w:rsidRPr="00FD5671" w:rsidR="0021522B" w:rsidP="235ABAAB" w:rsidRDefault="00774127" w14:paraId="345D4888" w14:textId="2037409D" w14:noSpellErr="1">
      <w:pPr>
        <w:pStyle w:val="a3"/>
        <w:numPr>
          <w:ilvl w:val="0"/>
          <w:numId w:val="6"/>
        </w:numPr>
        <w:spacing w:after="0" w:line="240" w:lineRule="auto"/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</w:pPr>
      <w:r w:rsidRPr="235ABAAB" w:rsidR="00774127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The swabbed area of the target </w:t>
      </w:r>
      <w:r w:rsidRPr="235ABAAB" w:rsidR="00774127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(</w:t>
      </w:r>
      <w:r w:rsidRPr="235ABAAB" w:rsidR="00774127">
        <w:rPr>
          <w:rFonts w:cs="Calibri" w:cstheme="minorAscii"/>
          <w:b w:val="1"/>
          <w:bCs w:val="1"/>
          <w:sz w:val="26"/>
          <w:szCs w:val="26"/>
        </w:rPr>
        <w:t xml:space="preserve">Total: </w:t>
      </w:r>
      <w:r w:rsidRPr="235ABAAB" w:rsidR="00774127">
        <w:rPr>
          <w:rFonts w:eastAsia="新細明體" w:cs="Times New Roman"/>
          <w:b w:val="1"/>
          <w:bCs w:val="1"/>
          <w:sz w:val="26"/>
          <w:szCs w:val="26"/>
          <w:lang w:eastAsia="zh-TW"/>
        </w:rPr>
        <w:t xml:space="preserve">120 </w:t>
      </w:r>
      <w:r w:rsidRPr="235ABAAB" w:rsidR="00774127">
        <w:rPr>
          <w:rFonts w:cs="Times New Roman"/>
          <w:b w:val="1"/>
          <w:bCs w:val="1"/>
          <w:sz w:val="26"/>
          <w:szCs w:val="26"/>
        </w:rPr>
        <w:t>cm</w:t>
      </w:r>
      <w:r w:rsidRPr="235ABAAB" w:rsidR="00774127">
        <w:rPr>
          <w:rFonts w:cs="Times New Roman"/>
          <w:b w:val="1"/>
          <w:bCs w:val="1"/>
          <w:sz w:val="26"/>
          <w:szCs w:val="26"/>
          <w:vertAlign w:val="superscript"/>
        </w:rPr>
        <w:t>2</w:t>
      </w:r>
      <w:r w:rsidRPr="235ABAAB" w:rsidR="00774127">
        <w:rPr>
          <w:rFonts w:cs="Times New Roman"/>
          <w:b w:val="1"/>
          <w:bCs w:val="1"/>
          <w:sz w:val="26"/>
          <w:szCs w:val="26"/>
        </w:rPr>
        <w:t>)</w:t>
      </w:r>
      <w:r w:rsidRPr="235ABAAB" w:rsidR="00774127">
        <w:rPr>
          <w:rFonts w:cs="Calibri" w:cstheme="minorAscii"/>
          <w:b w:val="1"/>
          <w:bCs w:val="1"/>
          <w:sz w:val="26"/>
          <w:szCs w:val="26"/>
        </w:rPr>
        <w:t xml:space="preserve"> </w:t>
      </w:r>
      <w:r w:rsidRPr="235ABAAB" w:rsidR="00774127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was 5 cm</w:t>
      </w:r>
      <w:r w:rsidRPr="235ABAAB" w:rsidR="00774127">
        <w:rPr>
          <w:rFonts w:eastAsia="新細明體" w:cs="Calibri" w:cstheme="minorAscii"/>
          <w:b w:val="1"/>
          <w:bCs w:val="1"/>
          <w:sz w:val="26"/>
          <w:szCs w:val="26"/>
          <w:vertAlign w:val="superscript"/>
          <w:lang w:eastAsia="zh-TW"/>
        </w:rPr>
        <w:t xml:space="preserve">2 </w:t>
      </w: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with 2 times serial dilution</w:t>
      </w:r>
      <w:r w:rsidRPr="235ABAAB" w:rsidR="00E2462F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.</w:t>
      </w:r>
    </w:p>
    <w:p w:rsidRPr="00FD5671" w:rsidR="0021522B" w:rsidP="235ABAAB" w:rsidRDefault="0021522B" w14:paraId="440458B5" w14:textId="12A26937">
      <w:pPr>
        <w:pStyle w:val="a3"/>
        <w:numPr>
          <w:ilvl w:val="1"/>
          <w:numId w:val="6"/>
        </w:numPr>
        <w:spacing w:after="0" w:line="240" w:lineRule="auto"/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</w:pP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Given </w:t>
      </w: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the result of </w:t>
      </w:r>
      <w:r w:rsidRPr="235ABAAB" w:rsidR="002C65A0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 xml:space="preserve">the </w:t>
      </w:r>
      <w:r w:rsidRPr="235ABAAB" w:rsidR="0021522B"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  <w:t>spread plate method: 44 colonies found</w:t>
      </w:r>
    </w:p>
    <w:p w:rsidRPr="00FD5671" w:rsidR="0021522B" w:rsidP="00FD5671" w:rsidRDefault="0021522B" w14:paraId="15E7DD89" w14:textId="1291156D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00FD5671" w:rsidRDefault="0021522B" w14:paraId="62EFBCA7" w14:textId="22254C81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00FD5671" w:rsidRDefault="0021522B" w14:paraId="0BF4B1AE" w14:textId="45511842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00FD5671" w:rsidRDefault="0021522B" w14:paraId="531C70B8" w14:textId="64F767C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00FD5671" w:rsidRDefault="0021522B" w14:paraId="02552A9E" w14:textId="699607EC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3BBAC56C" w14:textId="07348E2A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063E9124" w14:textId="2952C82E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67D645BB" w14:textId="0BE515A9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6E7CAC4A" w14:textId="1D7ADE3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223F6597" w14:textId="752916C9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445C216B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3E9AFE79" w14:textId="5B212B8B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FD5671" w:rsidP="00FD5671" w:rsidRDefault="00FD5671" w14:paraId="22904731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21522B" w:rsidP="00FD5671" w:rsidRDefault="0021522B" w14:paraId="4B633A68" w14:textId="6F1FA643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2C3A3C39" w14:textId="51250F21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15C23637" w14:textId="56A68B8F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70F90" w:rsidP="00FD5671" w:rsidRDefault="00870F90" w14:paraId="35702658" w14:textId="2A7BC108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BB406F" w:rsidP="00FD5671" w:rsidRDefault="00BB406F" w14:paraId="1B96DC4F" w14:textId="058E7E45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BB406F" w:rsidP="00FD5671" w:rsidRDefault="00BB406F" w14:paraId="468EE00D" w14:textId="77777777">
      <w:pPr>
        <w:spacing w:after="0" w:line="240" w:lineRule="auto"/>
        <w:ind w:left="1080"/>
        <w:rPr>
          <w:rFonts w:eastAsia="新細明體" w:cstheme="minorHAnsi"/>
          <w:b/>
          <w:sz w:val="26"/>
          <w:szCs w:val="26"/>
          <w:lang w:eastAsia="zh-TW"/>
        </w:rPr>
      </w:pPr>
    </w:p>
    <w:p w:rsidRPr="00FD5671" w:rsidR="008D4E39" w:rsidP="235ABAAB" w:rsidRDefault="0021522B" w14:paraId="213893E3" w14:textId="4EA567BB">
      <w:pPr>
        <w:spacing w:after="0" w:line="240" w:lineRule="auto"/>
        <w:ind w:firstLine="567"/>
        <w:rPr>
          <w:rFonts w:eastAsia="新細明體" w:cs="Calibri" w:cstheme="minorAscii"/>
          <w:b w:val="1"/>
          <w:bCs w:val="1"/>
          <w:sz w:val="26"/>
          <w:szCs w:val="26"/>
          <w:lang w:eastAsia="zh-TW"/>
        </w:rPr>
      </w:pPr>
      <m:oMath>
        <m:r>
          <w:rPr>
            <w:rFonts w:ascii="Cambria Math" w:hAnsi="Cambria Math" w:eastAsia="標楷體" w:cstheme="minorHAnsi"/>
            <w:sz w:val="28"/>
            <w:szCs w:val="26"/>
            <w:lang w:eastAsia="zh-TW"/>
          </w:rPr>
          <m:t>∴</m:t>
        </m:r>
      </m:oMath>
      <w:r w:rsidRPr="235ABAAB" w:rsidR="0021522B">
        <w:rPr>
          <w:rFonts w:eastAsia="標楷體" w:cs="Calibri" w:cstheme="minorAscii"/>
          <w:sz w:val="26"/>
          <w:szCs w:val="26"/>
          <w:lang w:eastAsia="zh-TW"/>
        </w:rPr>
        <w:t xml:space="preserve"> The number of microbial cells </w:t>
      </w:r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wa</w:t>
      </w:r>
      <w:r w:rsidRPr="235ABAAB" w:rsidR="00E2462F">
        <w:rPr>
          <w:rFonts w:eastAsia="標楷體" w:cs="Calibri" w:cstheme="minorAscii"/>
          <w:sz w:val="26"/>
          <w:szCs w:val="26"/>
          <w:lang w:eastAsia="zh-TW"/>
        </w:rPr>
        <w:t>s</w:t>
      </w:r>
      <w:r w:rsidRPr="235ABAAB" w:rsidR="0021522B">
        <w:rPr>
          <w:rFonts w:eastAsia="標楷體" w:cs="Calibri" w:cstheme="minorAscii"/>
          <w:sz w:val="26"/>
          <w:szCs w:val="26"/>
          <w:lang w:eastAsia="zh-TW"/>
        </w:rPr>
        <w:t>:________________</w:t>
      </w:r>
      <w:r w:rsidRPr="235ABAAB" w:rsidR="0021522B">
        <w:rPr>
          <w:rFonts w:eastAsia="標楷體" w:cs="Calibri" w:cstheme="minorAscii"/>
          <w:sz w:val="26"/>
          <w:szCs w:val="26"/>
          <w:lang w:eastAsia="zh-TW"/>
        </w:rPr>
        <w:t>CFU</w:t>
      </w:r>
    </w:p>
    <w:sectPr w:rsidRPr="00FD5671" w:rsidR="008D4E39" w:rsidSect="00B04573">
      <w:headerReference w:type="default" r:id="rId9"/>
      <w:footerReference w:type="default" r:id="rId10"/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949" w:rsidP="00011883" w:rsidRDefault="005C2949" w14:paraId="3693867E" w14:textId="77777777">
      <w:pPr>
        <w:spacing w:after="0" w:line="240" w:lineRule="auto"/>
      </w:pPr>
      <w:r>
        <w:separator/>
      </w:r>
    </w:p>
  </w:endnote>
  <w:endnote w:type="continuationSeparator" w:id="0">
    <w:p w:rsidR="005C2949" w:rsidP="00011883" w:rsidRDefault="005C2949" w14:paraId="656F68E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B55B53" w:rsidR="00A87ECF" w:rsidRDefault="00A87ECF" w14:paraId="284B211D" w14:textId="30104ACA">
    <w:pPr>
      <w:pStyle w:val="a6"/>
      <w:rPr>
        <w:sz w:val="18"/>
        <w:szCs w:val="18"/>
        <w:lang w:val="en-HK"/>
      </w:rPr>
    </w:pPr>
    <w:r w:rsidRPr="00B55B53">
      <w:rPr>
        <w:sz w:val="18"/>
        <w:szCs w:val="18"/>
        <w:lang w:val="en-HK"/>
      </w:rPr>
      <w:t xml:space="preserve">Copyright @ </w:t>
    </w:r>
    <w:r w:rsidR="005A0135">
      <w:rPr>
        <w:sz w:val="18"/>
        <w:szCs w:val="18"/>
        <w:lang w:val="en-HK"/>
      </w:rPr>
      <w:t>Hong Kong Metropolitan University</w:t>
    </w:r>
    <w:r w:rsidRPr="00B55B53">
      <w:rPr>
        <w:sz w:val="18"/>
        <w:szCs w:val="18"/>
        <w:lang w:val="en-HK"/>
      </w:rPr>
      <w:t>,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949" w:rsidP="00011883" w:rsidRDefault="005C2949" w14:paraId="7EABFF22" w14:textId="77777777">
      <w:pPr>
        <w:spacing w:after="0" w:line="240" w:lineRule="auto"/>
      </w:pPr>
      <w:r>
        <w:separator/>
      </w:r>
    </w:p>
  </w:footnote>
  <w:footnote w:type="continuationSeparator" w:id="0">
    <w:p w:rsidR="005C2949" w:rsidP="00011883" w:rsidRDefault="005C2949" w14:paraId="4E6E2C8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B04573" w:rsidR="00B04573" w:rsidRDefault="003D158C" w14:paraId="74450A99" w14:textId="73A86B62">
    <w:pPr>
      <w:pStyle w:val="a4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Is It Really Clean?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20EF"/>
    <w:multiLevelType w:val="hybridMultilevel"/>
    <w:tmpl w:val="7024A9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631D"/>
    <w:multiLevelType w:val="hybridMultilevel"/>
    <w:tmpl w:val="DF320328"/>
    <w:lvl w:ilvl="0" w:tplc="6CDC984A">
      <w:start w:val="1"/>
      <w:numFmt w:val="decimal"/>
      <w:lvlText w:val="%1)"/>
      <w:lvlJc w:val="left"/>
      <w:pPr>
        <w:ind w:left="720" w:hanging="360"/>
      </w:pPr>
      <w:rPr>
        <w:rFonts w:hint="default" w:eastAsia="標楷體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4A18"/>
    <w:multiLevelType w:val="hybridMultilevel"/>
    <w:tmpl w:val="3856A0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D494C59"/>
    <w:multiLevelType w:val="hybridMultilevel"/>
    <w:tmpl w:val="DCD443E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5A914391"/>
    <w:multiLevelType w:val="hybridMultilevel"/>
    <w:tmpl w:val="E0745C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425EB8"/>
    <w:multiLevelType w:val="hybridMultilevel"/>
    <w:tmpl w:val="13E8F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ald CHOW Ka Chun">
    <w15:presenceInfo w15:providerId="AD" w15:userId="S-1-5-21-73586283-746137067-725345543-25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bordersDoNotSurroundHeader/>
  <w:bordersDoNotSurroundFooter/>
  <w:hideSpellingErrors/>
  <w:hideGrammaticalErrors/>
  <w:activeWritingStyle w:lang="en-HK" w:vendorID="64" w:dllVersion="131078" w:nlCheck="1" w:checkStyle="1" w:appName="MSWord"/>
  <w:trackRevisions w:val="tru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2NbU0NDE2NjYxszRR0lEKTi0uzszPAykwrwUASrlpNiwAAAA="/>
  </w:docVars>
  <w:rsids>
    <w:rsidRoot w:val="00384FED"/>
    <w:rsid w:val="00011883"/>
    <w:rsid w:val="00065F82"/>
    <w:rsid w:val="000B02CC"/>
    <w:rsid w:val="000B1ED6"/>
    <w:rsid w:val="000C5CB9"/>
    <w:rsid w:val="00173191"/>
    <w:rsid w:val="001A038A"/>
    <w:rsid w:val="001B18D3"/>
    <w:rsid w:val="001C3BDA"/>
    <w:rsid w:val="001F21A0"/>
    <w:rsid w:val="0021522B"/>
    <w:rsid w:val="00234447"/>
    <w:rsid w:val="002429A6"/>
    <w:rsid w:val="00245AD2"/>
    <w:rsid w:val="002675C9"/>
    <w:rsid w:val="002B6F73"/>
    <w:rsid w:val="002C65A0"/>
    <w:rsid w:val="002D630D"/>
    <w:rsid w:val="00384FED"/>
    <w:rsid w:val="003D0A88"/>
    <w:rsid w:val="003D158C"/>
    <w:rsid w:val="003E3B2E"/>
    <w:rsid w:val="004105D4"/>
    <w:rsid w:val="004A0D52"/>
    <w:rsid w:val="004F28C9"/>
    <w:rsid w:val="00511648"/>
    <w:rsid w:val="0058299C"/>
    <w:rsid w:val="005A0135"/>
    <w:rsid w:val="005A2003"/>
    <w:rsid w:val="005A3823"/>
    <w:rsid w:val="005C2949"/>
    <w:rsid w:val="006A600C"/>
    <w:rsid w:val="006A784A"/>
    <w:rsid w:val="006B6EA1"/>
    <w:rsid w:val="00774127"/>
    <w:rsid w:val="007C2D4F"/>
    <w:rsid w:val="007F6A76"/>
    <w:rsid w:val="0085304D"/>
    <w:rsid w:val="0086192D"/>
    <w:rsid w:val="00870F90"/>
    <w:rsid w:val="008A45E9"/>
    <w:rsid w:val="008B2A38"/>
    <w:rsid w:val="008D4E39"/>
    <w:rsid w:val="009168DF"/>
    <w:rsid w:val="0092060C"/>
    <w:rsid w:val="00A34348"/>
    <w:rsid w:val="00A37EF3"/>
    <w:rsid w:val="00A72CD5"/>
    <w:rsid w:val="00A87ECF"/>
    <w:rsid w:val="00A963F8"/>
    <w:rsid w:val="00AA777B"/>
    <w:rsid w:val="00AF5958"/>
    <w:rsid w:val="00B04573"/>
    <w:rsid w:val="00B1076F"/>
    <w:rsid w:val="00B12329"/>
    <w:rsid w:val="00B33856"/>
    <w:rsid w:val="00B37A14"/>
    <w:rsid w:val="00B55B53"/>
    <w:rsid w:val="00B95D25"/>
    <w:rsid w:val="00BB406F"/>
    <w:rsid w:val="00BE79A2"/>
    <w:rsid w:val="00C26A42"/>
    <w:rsid w:val="00C40EEB"/>
    <w:rsid w:val="00C87322"/>
    <w:rsid w:val="00CA280A"/>
    <w:rsid w:val="00CA3DDF"/>
    <w:rsid w:val="00D1727D"/>
    <w:rsid w:val="00D20A15"/>
    <w:rsid w:val="00D25D33"/>
    <w:rsid w:val="00D66862"/>
    <w:rsid w:val="00D751CA"/>
    <w:rsid w:val="00DB08CF"/>
    <w:rsid w:val="00DE332F"/>
    <w:rsid w:val="00E2462F"/>
    <w:rsid w:val="00E47307"/>
    <w:rsid w:val="00EB3F7D"/>
    <w:rsid w:val="00EC73D0"/>
    <w:rsid w:val="00F03FB6"/>
    <w:rsid w:val="00F1783B"/>
    <w:rsid w:val="00F263BB"/>
    <w:rsid w:val="00F550C9"/>
    <w:rsid w:val="00F81345"/>
    <w:rsid w:val="00FD5671"/>
    <w:rsid w:val="235ABAAB"/>
    <w:rsid w:val="2B6B9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75FC2"/>
  <w15:chartTrackingRefBased/>
  <w15:docId w15:val="{62661CAB-15E8-4051-B0D3-083178FE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F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883"/>
    <w:pPr>
      <w:tabs>
        <w:tab w:val="center" w:pos="4680"/>
        <w:tab w:val="right" w:pos="9360"/>
      </w:tabs>
      <w:spacing w:after="0" w:line="240" w:lineRule="auto"/>
    </w:pPr>
  </w:style>
  <w:style w:type="character" w:styleId="a5" w:customStyle="1">
    <w:name w:val="頁首 字元"/>
    <w:basedOn w:val="a0"/>
    <w:link w:val="a4"/>
    <w:uiPriority w:val="99"/>
    <w:rsid w:val="00011883"/>
  </w:style>
  <w:style w:type="paragraph" w:styleId="a6">
    <w:name w:val="footer"/>
    <w:basedOn w:val="a"/>
    <w:link w:val="a7"/>
    <w:uiPriority w:val="99"/>
    <w:unhideWhenUsed/>
    <w:rsid w:val="00011883"/>
    <w:pPr>
      <w:tabs>
        <w:tab w:val="center" w:pos="4680"/>
        <w:tab w:val="right" w:pos="9360"/>
      </w:tabs>
      <w:spacing w:after="0" w:line="240" w:lineRule="auto"/>
    </w:pPr>
  </w:style>
  <w:style w:type="character" w:styleId="a7" w:customStyle="1">
    <w:name w:val="頁尾 字元"/>
    <w:basedOn w:val="a0"/>
    <w:link w:val="a6"/>
    <w:uiPriority w:val="99"/>
    <w:rsid w:val="00011883"/>
  </w:style>
  <w:style w:type="table" w:styleId="a8">
    <w:name w:val="Table Grid"/>
    <w:basedOn w:val="a1"/>
    <w:uiPriority w:val="39"/>
    <w:rsid w:val="00B55B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1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a" w:customStyle="1">
    <w:name w:val="註解方塊文字 字元"/>
    <w:basedOn w:val="a0"/>
    <w:link w:val="a9"/>
    <w:uiPriority w:val="99"/>
    <w:semiHidden/>
    <w:rsid w:val="0086192D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5A20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0294E-84A6-47AB-8F2A-F23D3C99037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Dr. Matthew LI Tin Lok</dc:creator>
  <keywords/>
  <dc:description/>
  <lastModifiedBy>anwchan</lastModifiedBy>
  <revision>5</revision>
  <lastPrinted>2021-10-26T09:28:00.0000000Z</lastPrinted>
  <dcterms:created xsi:type="dcterms:W3CDTF">2021-12-03T06:16:00.0000000Z</dcterms:created>
  <dcterms:modified xsi:type="dcterms:W3CDTF">2024-07-31T02:30:29.4458215Z</dcterms:modified>
</coreProperties>
</file>